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Kategorie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tl w:val="0"/>
        </w:rPr>
        <w:t xml:space="preserve">f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talmologie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Dermatologie</w:t>
      </w:r>
    </w:p>
    <w:p w:rsidR="00000000" w:rsidDel="00000000" w:rsidP="00000000" w:rsidRDefault="00000000" w:rsidRPr="00000000" w14:paraId="00000004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Nadpis v hlavičce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Plasma Pen pro JETT PLASMA LIFT MEDICAL</w:t>
      </w:r>
    </w:p>
    <w:p w:rsidR="00000000" w:rsidDel="00000000" w:rsidP="00000000" w:rsidRDefault="00000000" w:rsidRPr="00000000" w14:paraId="00000006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Základní informace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Doplňující nástavec k přístroji </w:t>
      </w:r>
      <w:commentRangeStart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JETT PLASMA LIFT MEDICAL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Ergonomické tvarování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Jednoduché ovládání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Volba z 8 intenzit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 aplikátorů v základním balení: 5 stříbrných pro kosmetické ošetření a 2 zlaté pro miniinvazivní lékařské zákroky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Speciální zlatý </w:t>
      </w:r>
      <w:commentRangeStart w:id="1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aplikátor pro oftalmologii</w:t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Bezpečnost, efektivita a rychlost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Lehkost a přenosnost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Certifikováno pro dermatologii, estetickou medicínu a oftalmologii</w:t>
      </w:r>
    </w:p>
    <w:p w:rsidR="00000000" w:rsidDel="00000000" w:rsidP="00000000" w:rsidRDefault="00000000" w:rsidRPr="00000000" w14:paraId="00000010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Popis produktu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Díky spolupráci se světovými oftalmology se nám podařilo vyvinout nástavec Plasma Pen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Plasma Pen je lehké a ergonomické prodloužení hlavního těla přístroje </w:t>
      </w:r>
      <w:commentRangeStart w:id="2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JETT PLASMA LIFT MEDICAL</w:t>
      </w:r>
      <w:commentRangeEnd w:id="2"/>
      <w:r w:rsidDel="00000000" w:rsidR="00000000" w:rsidRPr="00000000">
        <w:commentReference w:id="2"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Nástavec Plasma Pen jsme vyvíjeli se záměrem vytvořit menší a lehčí nástavec pro ošetření v oblasti očí, která vyžaduje vysokou přesnost. Naší prioritou bylo vytvořit nástavec, který by byl lehký a ergonomický a zároveň neztratil nic z efektivity, kterou jsou přístroje JETT PLASMA LIFT MEDICAL proslulé.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 Plasma Pen jsme vyvinuli i sérii nových aplikátorů. Pět nových stříbrných aplikátorů pro kosmetická ošetření a šest zlatých pro lékařské zákroky, standardní zlatý aplikátory ve dvou délkách, zlatý oftalmologický aplikátor a zlaté izolované aplikátory ve třech délkách pro zákroky v tělních dutinách.</w:t>
      </w:r>
    </w:p>
    <w:p w:rsidR="00000000" w:rsidDel="00000000" w:rsidP="00000000" w:rsidRDefault="00000000" w:rsidRPr="00000000" w14:paraId="00000015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Mechanismus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Nástavec Plasma Pen MEDICAL se jednoduše našroubuje místo aplikátoru na tělo přístroje </w:t>
      </w:r>
      <w:commentRangeStart w:id="3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JETT PLASMA LIFT MEDICAL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které pak zůstane ležet na stojánku a dále se pracuje pouze s nástavcem Plasma Pen.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Ruční ovládání na peru zajišťuje snadné použité a mobilitu. Navíc jsme do nástavce umístili zelenou diodu, která signalizuje, zda dochází k výboji, který nemusí být okem viditelný.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Přístroj JETT PLASMA LIFT MEDICAL generuje pomocí stejnosměrného proudu posloupnost jiskrových výbojů. Jiskrové výboje produkují teplo, které ohřívá pokožku. Jedná se o stejnosměrnou fulguraci, která oproti fulguraci způsobené střídavým proudem zasahuje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menší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plochu kůže, je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velice přesná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 stejnosměrný výboj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nepoškozuje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okolní tkáně.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Plasmový výboj, na jehož okraji je korona, vzniká mezi hrotem přístroje a vodivě propojenou kůží pacienta (k přístroji) při vzdálenosti hrotu nad kůží 2 mm. Vzduch, který obsahuje volné elektrony v místě výboje získává velkou energii, která vede k průrazu vzduchu, ten přestává být izolantem a začne vést elektrický proud (vzniká výboj). Tím dochází k ionizaci vzduchu, který se tak stává plasmou.</w:t>
      </w:r>
    </w:p>
    <w:p w:rsidR="00000000" w:rsidDel="00000000" w:rsidP="00000000" w:rsidRDefault="00000000" w:rsidRPr="00000000" w14:paraId="0000001A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Obsah balení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ins w:author="JETT Plasma Devices" w:id="0" w:date="2019-08-20T15:00:09Z"/>
        </w:rPr>
      </w:pPr>
      <w:ins w:author="JETT Plasma Devices" w:id="0" w:date="2019-08-20T15:00:09Z">
        <w:r w:rsidDel="00000000" w:rsidR="00000000" w:rsidRPr="00000000">
          <w:rPr>
            <w:rtl w:val="0"/>
          </w:rPr>
          <w:t xml:space="preserve">Krabice</w:t>
        </w:r>
      </w:ins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Nástavec Plasma Pen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Součástí balení je i návod v českém jazyce.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 aplikátorů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Součástí balení je sedm základních aplikátorů.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Dva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standardní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zlaté aplikátory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(s délkou 14,4 mm a 24,4 mm) určené pro ablativní lékařské ošetření.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Pět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stříbrných aplikátorů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(ploché s průměry 20 mm, 10 mm, 5 mm a 3 mm a kuželový aplikátor) určené pro kosmetické neablativní zákroky.</w:t>
      </w:r>
    </w:p>
    <w:p w:rsidR="00000000" w:rsidDel="00000000" w:rsidP="00000000" w:rsidRDefault="00000000" w:rsidRPr="00000000" w14:paraId="00000022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Lékařské obory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Dermatologie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Přestože byl nástavec Plasma Pen vyvinut pro oftalmologii, má široké uplatnění i v dermatologii a estetické medicíně. Jeho neoddiskutovatelnou předností je lehkost a ergonomické tvarování. Zákroky se lékaři provádí mnohem jednodušeji a pohodlněji.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Díky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stříbrným aplikátorům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může proškolený lékař či sestra provádět neablativní ošetření. Jednoduše ošetříte mělké i hluboké vrásky, rozšířené žilky, pavoučkové névy, akné a stařecké i pigmentové skvrny.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Oproti tomu se zlatými aplikátory může lékař ošetřit i velmi hluboké vrásky, jizvy po akné, úrazech a operacích, menší bradavice, hemangiomy (nezhoubných mezenchymových nádorů krevních cév) a drobné </w:t>
      </w:r>
      <w:r w:rsidDel="00000000" w:rsidR="00000000" w:rsidRPr="00000000">
        <w:rPr>
          <w:rtl w:val="0"/>
        </w:rPr>
        <w:t xml:space="preserve">venektázie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nežádoucí kožní útvary (fibromy) a zastavit drobné kapilární krvácení.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 nástavcem Plasma Pen je možné ošetřit veškeré indikace, jako s přístrojem </w:t>
      </w:r>
      <w:commentRangeStart w:id="4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JETT PLASMA LIFT MEDICAL</w:t>
      </w:r>
      <w:commentRangeEnd w:id="4"/>
      <w:r w:rsidDel="00000000" w:rsidR="00000000" w:rsidRPr="00000000">
        <w:commentReference w:id="4"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Benigní cévní léze – angioma (hemangioma, naevus capillaris), </w:t>
      </w:r>
      <w:r w:rsidDel="00000000" w:rsidR="00000000" w:rsidRPr="00000000">
        <w:rPr>
          <w:rtl w:val="0"/>
        </w:rPr>
        <w:t xml:space="preserve">teleangiektázie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Kožní léze – keratosis (verruca seborrhoica, keratosis senilis, keratosis </w:t>
      </w:r>
      <w:r w:rsidDel="00000000" w:rsidR="00000000" w:rsidRPr="00000000">
        <w:rPr>
          <w:rtl w:val="0"/>
        </w:rPr>
        <w:t xml:space="preserve">seborrhoica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), keratoacanthoma, fibroma, xanthelasma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Infekční léze – verruca plana, verruca vulgaris, condylomata accuminata, molluscum contagiosum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Změny pigmentu (hyperpigmentace) – melasma (chloasma)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i w:val="1"/>
          <w:color w:val="cc0000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cc0000"/>
          <w:sz w:val="22"/>
          <w:szCs w:val="22"/>
          <w:u w:val="none"/>
          <w:shd w:fill="auto" w:val="clear"/>
          <w:vertAlign w:val="baseline"/>
          <w:rtl w:val="0"/>
        </w:rPr>
        <w:t xml:space="preserve">Before/After fotky (pouze pás pod textem (cca 3-5 cm) na výšku s šipkami pro posunování, při prokliku se zobrazí celá fotka a pozadí se zašediví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Oftalmologie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Nástavec Plasma Pen umožňuje provádět oftalmologické zákroky pohodlně a přesně. V oftalmologii se nám podařilo vyvinout přelomovou metodu na léčbu blefaritidy.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Indikace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Chronická blefaritida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Xanthelasma (tukové léze)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Trichiáza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Distichiáza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Ektropium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Entropium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i w:val="1"/>
          <w:color w:val="cc0000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cc0000"/>
          <w:sz w:val="22"/>
          <w:szCs w:val="22"/>
          <w:u w:val="none"/>
          <w:shd w:fill="auto" w:val="clear"/>
          <w:vertAlign w:val="baseline"/>
          <w:rtl w:val="0"/>
        </w:rPr>
        <w:t xml:space="preserve">Before/After fotky</w:t>
      </w:r>
    </w:p>
    <w:p w:rsidR="00000000" w:rsidDel="00000000" w:rsidP="00000000" w:rsidRDefault="00000000" w:rsidRPr="00000000" w14:paraId="00000037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Kontraindikace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Při použití nástavce Plasma Pen prochází pacientem elektrický proud, proto je nutné ujistit se, zda se na něj nevztahují následující kontraindikace: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Kardiostimulátor, holterovský měřič EKG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Jiný implantovaný elektrický přístroj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Epilepsie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Těhotenství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Přítomnost kovových náhrad v místě ošetření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Kožní onemocnění, zanícená kůže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Akutní zánětlivé onemocnění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Jakékoliv vůbec/slabě léčené onemocnění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Onkologické onemocnění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Alergie na lokální anestetika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Alergie na </w:t>
      </w:r>
      <w:r w:rsidDel="00000000" w:rsidR="00000000" w:rsidRPr="00000000">
        <w:rPr>
          <w:rtl w:val="0"/>
        </w:rPr>
        <w:t xml:space="preserve">dezinfekci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Zaškolení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 přístrojem </w:t>
      </w:r>
      <w:commentRangeStart w:id="5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JETT PLASMA LIFT MEDICAL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a tedy i nástavcem Plasma Pen, může pracovat pouze zaškolená osoba. Po celý rok pořádáme školení, na kterých se můžete podívat, jak přístroj JETT PLASMA LIFT MEDICAL funguje, vyzkoušet si, jak se s ním pracuje a získat informace od lékařů, kteří již přístroj používají.</w:t>
      </w:r>
    </w:p>
    <w:p w:rsidR="00000000" w:rsidDel="00000000" w:rsidP="00000000" w:rsidRDefault="00000000" w:rsidRPr="00000000" w14:paraId="00000046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Cross sell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Izolované aplikátory pro Plasma Pen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JETT PLASMA LIFT MEDICAL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Stojánky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Sérum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Kufřík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Oftalmologické aplikátory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JETT Plasma Devices" w:id="2" w:date="2019-08-20T14:59:13Z"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odkaz na produkt</w:t>
      </w:r>
    </w:p>
  </w:comment>
  <w:comment w:author="JETT Plasma Devices" w:id="1" w:date="2019-08-20T14:58:47Z"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odkaz na produkt</w:t>
      </w:r>
    </w:p>
  </w:comment>
  <w:comment w:author="JETT Plasma Devices" w:id="3" w:date="2019-08-20T14:59:46Z"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odkaz na produkt</w:t>
      </w:r>
    </w:p>
  </w:comment>
  <w:comment w:author="JETT Plasma Devices" w:id="0" w:date="2019-08-20T14:58:21Z"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odkaz na produkt</w:t>
      </w:r>
    </w:p>
  </w:comment>
  <w:comment w:author="JETT Plasma Devices" w:id="5" w:date="2019-08-20T15:01:28Z"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odkaz na produkt</w:t>
      </w:r>
    </w:p>
  </w:comment>
  <w:comment w:author="JETT Plasma Devices" w:id="4" w:date="2019-08-20T15:00:34Z"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odkaz na produkt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